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4390"/>
        <w:gridCol w:w="10206"/>
      </w:tblGrid>
      <w:tr w:rsidR="00FD028A" w:rsidRPr="00C05D70" w:rsidTr="00714E8C">
        <w:trPr>
          <w:trHeight w:val="1453"/>
          <w:jc w:val="center"/>
        </w:trPr>
        <w:tc>
          <w:tcPr>
            <w:tcW w:w="14596" w:type="dxa"/>
            <w:gridSpan w:val="2"/>
            <w:shd w:val="clear" w:color="auto" w:fill="1F497D" w:themeFill="text2"/>
            <w:vAlign w:val="center"/>
          </w:tcPr>
          <w:p w:rsidR="00FD028A" w:rsidRDefault="00F72158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t>Hodnotiaci hárok odborného hodnotenia žiadosti o nenávratný finančný príspevok</w:t>
            </w:r>
            <w:r w:rsidR="003C141E"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"/>
            </w:r>
          </w:p>
          <w:p w:rsidR="005435C3" w:rsidRPr="00C05D70" w:rsidRDefault="005435C3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  <w:vAlign w:val="center"/>
          </w:tcPr>
          <w:p w:rsidR="007736B4" w:rsidRPr="00E52A48" w:rsidRDefault="00E52A4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  <w:vAlign w:val="center"/>
          </w:tcPr>
          <w:p w:rsidR="007736B4" w:rsidRPr="00C05D70" w:rsidRDefault="00167CD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</w:tr>
      <w:tr w:rsidR="007736B4" w:rsidRPr="00C05D70" w:rsidTr="00714E8C">
        <w:trPr>
          <w:trHeight w:val="255"/>
          <w:jc w:val="center"/>
        </w:trPr>
        <w:tc>
          <w:tcPr>
            <w:tcW w:w="4390" w:type="dxa"/>
          </w:tcPr>
          <w:p w:rsidR="007736B4" w:rsidRPr="00C05D70" w:rsidRDefault="007736B4" w:rsidP="0051088D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167CDA" w:rsidRDefault="00167CDA" w:rsidP="00167CD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67CD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Špecifický cieľ 5.1.1 – Zvýšenie zamestnanosti na miestnej úrovni podporou podnikania a inovácií </w:t>
            </w:r>
          </w:p>
          <w:p w:rsidR="007736B4" w:rsidRPr="00E52A48" w:rsidRDefault="00167CDA" w:rsidP="00167CD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67CDA">
              <w:rPr>
                <w:rFonts w:ascii="Arial" w:hAnsi="Arial" w:cs="Arial"/>
                <w:b/>
                <w:bCs/>
                <w:sz w:val="19"/>
                <w:szCs w:val="19"/>
              </w:rPr>
              <w:t>Špecifický cieľ 5.1.2 – Zlepšenie udržateľných vzťahov medzi vidieckymi rozvojovými centrami a ich zázemím vo verejných službách a vo verejných infraštruktúrach (výber projektov pre účely implementácie stratégií MAS)</w:t>
            </w: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77709F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14E8C" w:rsidRDefault="00714E8C"/>
    <w:p w:rsidR="0051088D" w:rsidRDefault="0051088D"/>
    <w:tbl>
      <w:tblPr>
        <w:tblStyle w:val="Mriekatabuky"/>
        <w:tblW w:w="15024" w:type="dxa"/>
        <w:jc w:val="center"/>
        <w:tblLook w:val="04A0" w:firstRow="1" w:lastRow="0" w:firstColumn="1" w:lastColumn="0" w:noHBand="0" w:noVBand="1"/>
      </w:tblPr>
      <w:tblGrid>
        <w:gridCol w:w="582"/>
        <w:gridCol w:w="4528"/>
        <w:gridCol w:w="3706"/>
        <w:gridCol w:w="1276"/>
        <w:gridCol w:w="4932"/>
      </w:tblGrid>
      <w:tr w:rsidR="00712611" w:rsidRPr="00C05D70" w:rsidTr="00732D6C">
        <w:trPr>
          <w:jc w:val="center"/>
        </w:trPr>
        <w:tc>
          <w:tcPr>
            <w:tcW w:w="58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4528" w:type="dxa"/>
            <w:shd w:val="clear" w:color="auto" w:fill="8DB3E2"/>
          </w:tcPr>
          <w:p w:rsidR="006647CF" w:rsidRPr="00C05D70" w:rsidRDefault="00ED45FB" w:rsidP="006909F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C05D70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3706" w:type="dxa"/>
            <w:shd w:val="clear" w:color="auto" w:fill="8DB3E2"/>
          </w:tcPr>
          <w:p w:rsidR="006647CF" w:rsidRPr="00C05D70" w:rsidRDefault="0083042E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276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493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712611" w:rsidRPr="00C05D70" w:rsidTr="00732D6C">
        <w:trPr>
          <w:trHeight w:val="77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748A9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6647CF" w:rsidRPr="00C05D70" w:rsidRDefault="001B3EF8" w:rsidP="00167CD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</w:t>
            </w:r>
            <w:r w:rsidR="00167CD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 programovou </w:t>
            </w: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6647CF" w:rsidRPr="00712611" w:rsidRDefault="00712611" w:rsidP="00167CD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 w:rsidR="00167CDA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712611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732D6C">
        <w:trPr>
          <w:trHeight w:val="126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6647CF" w:rsidRPr="00C05D70" w:rsidRDefault="00167CDA" w:rsidP="008D0A2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37574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Vhodnosť a prepojenosť navrhovaných </w:t>
            </w:r>
            <w:r w:rsidRPr="00ED139F">
              <w:rPr>
                <w:rFonts w:ascii="Arial" w:hAnsi="Arial" w:cs="Arial"/>
                <w:color w:val="000000" w:themeColor="text1"/>
                <w:sz w:val="19"/>
                <w:szCs w:val="19"/>
              </w:rPr>
              <w:t>opatrení</w:t>
            </w:r>
            <w:r w:rsidRPr="0037574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vo vzťahu k východiskovej situácii a k stanoveným cieľom</w:t>
            </w:r>
            <w:r w:rsidRPr="00ED139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6647CF" w:rsidRPr="00C05D70" w:rsidRDefault="00167CDA" w:rsidP="00DE6856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8ED0F74B7D744B42BC0289F980323C8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732D6C">
        <w:trPr>
          <w:trHeight w:val="111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167CDA" w:rsidRPr="00A207AB" w:rsidRDefault="00167CDA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12611" w:rsidRDefault="00167CDA" w:rsidP="00DE6856">
            <w:pPr>
              <w:spacing w:before="12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05938790"/>
            <w:placeholder>
              <w:docPart w:val="7DBDB2C26F2442F0A40B60A2813D87D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732D6C">
        <w:trPr>
          <w:trHeight w:val="767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167CDA" w:rsidRPr="00A207AB" w:rsidRDefault="00167CDA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implementačného modelu stratégie CLLD v rámci IROP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12611" w:rsidRDefault="00167CDA" w:rsidP="00DE6856">
            <w:pPr>
              <w:spacing w:before="12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34917106"/>
            <w:placeholder>
              <w:docPart w:val="08E348BD0FEF4EEBB6643082D3670A7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732D6C">
        <w:trPr>
          <w:trHeight w:val="113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4528" w:type="dxa"/>
            <w:shd w:val="clear" w:color="auto" w:fill="auto"/>
          </w:tcPr>
          <w:p w:rsidR="00167CDA" w:rsidRPr="00704EBA" w:rsidRDefault="00167CDA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, implementáciu a zabezpečenie udržateľnosti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D4DD4" w:rsidRDefault="00167CDA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89576411"/>
            <w:placeholder>
              <w:docPart w:val="86FB04ECAFAC44D1B9FA8D060A7680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732D6C">
        <w:trPr>
          <w:trHeight w:val="78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4528" w:type="dxa"/>
            <w:shd w:val="clear" w:color="auto" w:fill="auto"/>
          </w:tcPr>
          <w:p w:rsidR="004C16E7" w:rsidRPr="005D230B" w:rsidRDefault="00167CDA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Oprávnenosť výdavkov projektu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- obsahová oprávnenosť, účelnosť a účinnosť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5BD69688F37245B2ABA8F3D2346E679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732D6C">
        <w:trPr>
          <w:trHeight w:val="801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4528" w:type="dxa"/>
            <w:shd w:val="clear" w:color="auto" w:fill="auto"/>
          </w:tcPr>
          <w:p w:rsidR="004C16E7" w:rsidRPr="005D230B" w:rsidRDefault="00167CDA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</w:rPr>
              <w:t>Efektívnosť a hospodárnosť výdavkov projektu</w:t>
            </w:r>
            <w:r w:rsidR="0060163A"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5"/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27578215CF35496A911FF6737271B5A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5E47CF" w:rsidRDefault="005E47C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DE6856" w:rsidRPr="00051F94" w:rsidRDefault="00DE6856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051F94"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6"/>
        <w:tblW w:w="5181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8505"/>
        <w:gridCol w:w="1459"/>
        <w:gridCol w:w="1515"/>
        <w:gridCol w:w="1129"/>
      </w:tblGrid>
      <w:tr w:rsidR="00DE6856" w:rsidRPr="00051F94" w:rsidTr="005E47CF">
        <w:tc>
          <w:tcPr>
            <w:tcW w:w="7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75655F" w:rsidP="0075655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001BCD" w:rsidRPr="00051F94" w:rsidTr="005E47CF">
        <w:trPr>
          <w:trHeight w:hRule="exact" w:val="1243"/>
        </w:trPr>
        <w:tc>
          <w:tcPr>
            <w:tcW w:w="7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75655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75655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75655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</w:t>
            </w:r>
            <w:r w:rsidR="0075655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 programovou 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stratégiou IROP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55F" w:rsidRPr="00051F94" w:rsidTr="005E47CF">
        <w:trPr>
          <w:trHeight w:hRule="exact" w:val="566"/>
        </w:trPr>
        <w:tc>
          <w:tcPr>
            <w:tcW w:w="7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5655F" w:rsidRPr="00051F94" w:rsidRDefault="0075655F" w:rsidP="00001BCD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2.1 </w:t>
            </w:r>
            <w:r w:rsidRPr="0037574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Vhodnosť a prepojenosť navrhovaných </w:t>
            </w:r>
            <w:r w:rsidRPr="00ED139F">
              <w:rPr>
                <w:rFonts w:ascii="Arial" w:hAnsi="Arial" w:cs="Arial"/>
                <w:color w:val="000000" w:themeColor="text1"/>
                <w:sz w:val="19"/>
                <w:szCs w:val="19"/>
              </w:rPr>
              <w:t>opatrení</w:t>
            </w:r>
            <w:r w:rsidRPr="0037574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vo vzťahu k východiskovej situácii a k stanoveným cieľom</w:t>
            </w:r>
            <w:r w:rsidRPr="00ED139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projektu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55F" w:rsidRPr="00051F94" w:rsidTr="005E47CF">
        <w:trPr>
          <w:trHeight w:hRule="exact" w:val="554"/>
        </w:trPr>
        <w:tc>
          <w:tcPr>
            <w:tcW w:w="722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51F94" w:rsidRDefault="0075655F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Posúdenie primeranosti a reálnosti plánovaných hodnôt merateľných ukazovateľov s ohľadom na časové, finančné a vecné hľadisko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55F" w:rsidRPr="00051F94" w:rsidTr="005E47CF">
        <w:trPr>
          <w:trHeight w:hRule="exact" w:val="561"/>
        </w:trPr>
        <w:tc>
          <w:tcPr>
            <w:tcW w:w="722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51F94" w:rsidRDefault="0075655F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 xml:space="preserve">2.3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implementačného modelu stratégie CLLD v rámci IROP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75655F" w:rsidRPr="00051F94" w:rsidTr="005E47CF">
        <w:trPr>
          <w:trHeight w:hRule="exact" w:val="1298"/>
        </w:trPr>
        <w:tc>
          <w:tcPr>
            <w:tcW w:w="7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5655F" w:rsidRPr="001A6D43" w:rsidRDefault="0075655F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655F" w:rsidRPr="00051F94" w:rsidRDefault="0075655F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3.1 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, implementáciu a zabezpečenie udržateľnosti projektu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001BCD" w:rsidRPr="00051F94" w:rsidTr="005E47CF">
        <w:trPr>
          <w:trHeight w:hRule="exact" w:val="646"/>
        </w:trPr>
        <w:tc>
          <w:tcPr>
            <w:tcW w:w="7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5E47CF">
        <w:trPr>
          <w:trHeight w:hRule="exact" w:val="550"/>
        </w:trPr>
        <w:tc>
          <w:tcPr>
            <w:tcW w:w="72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</w:tbl>
    <w:p w:rsidR="005E47CF" w:rsidRDefault="005E47CF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p w:rsidR="005E47CF" w:rsidRDefault="005E47CF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  <w:r w:rsidRPr="002127C2">
        <w:rPr>
          <w:rFonts w:ascii="Arial" w:hAnsi="Arial" w:cs="Arial"/>
          <w:b/>
          <w:color w:val="000000" w:themeColor="text1"/>
          <w:sz w:val="19"/>
          <w:szCs w:val="19"/>
        </w:rPr>
        <w:t>Na splnenie kritérií odborného hodnotenia musia byť vyhodnotené kladne všetky vylučujúce hodnotiace kritériá.</w:t>
      </w:r>
    </w:p>
    <w:p w:rsidR="00DE6856" w:rsidRDefault="00DE6856"/>
    <w:p w:rsidR="005E47CF" w:rsidRDefault="005E47CF"/>
    <w:p w:rsidR="005E47CF" w:rsidRDefault="005E47CF"/>
    <w:p w:rsidR="005E47CF" w:rsidRDefault="005E47CF"/>
    <w:tbl>
      <w:tblPr>
        <w:tblStyle w:val="Mriekatabuky"/>
        <w:tblW w:w="1409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1261"/>
      </w:tblGrid>
      <w:tr w:rsidR="0075655F" w:rsidRPr="00C05D70" w:rsidTr="005E47CF">
        <w:trPr>
          <w:trHeight w:val="761"/>
        </w:trPr>
        <w:tc>
          <w:tcPr>
            <w:tcW w:w="14091" w:type="dxa"/>
            <w:gridSpan w:val="2"/>
            <w:shd w:val="clear" w:color="auto" w:fill="CCFFFF"/>
            <w:vAlign w:val="center"/>
          </w:tcPr>
          <w:p w:rsidR="0075655F" w:rsidRPr="00C05D70" w:rsidRDefault="0075655F" w:rsidP="005E47C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Vyhodnotenie </w:t>
            </w:r>
            <w:r w:rsidR="005E47CF">
              <w:rPr>
                <w:rFonts w:ascii="Arial" w:hAnsi="Arial" w:cs="Arial"/>
                <w:b/>
                <w:sz w:val="19"/>
                <w:szCs w:val="19"/>
              </w:rPr>
              <w:t xml:space="preserve">hodnotiacich </w:t>
            </w:r>
            <w:r>
              <w:rPr>
                <w:rFonts w:ascii="Arial" w:hAnsi="Arial" w:cs="Arial"/>
                <w:b/>
                <w:sz w:val="19"/>
                <w:szCs w:val="19"/>
              </w:rPr>
              <w:t>kritérií</w:t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5655F" w:rsidRPr="00C05D70" w:rsidTr="005E47CF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0364650E2BE9404FA6D68DA529159FA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261" w:type="dxa"/>
                <w:shd w:val="clear" w:color="auto" w:fill="FFFFFF" w:themeFill="background1"/>
                <w:vAlign w:val="center"/>
              </w:tcPr>
              <w:p w:rsidR="0075655F" w:rsidRPr="00C05D70" w:rsidRDefault="0075655F" w:rsidP="00560BB0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5655F" w:rsidRPr="00C05D70" w:rsidTr="005E47CF">
        <w:tc>
          <w:tcPr>
            <w:tcW w:w="14091" w:type="dxa"/>
            <w:gridSpan w:val="2"/>
            <w:vAlign w:val="center"/>
          </w:tcPr>
          <w:p w:rsidR="0075655F" w:rsidRPr="001941BE" w:rsidRDefault="0075655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5655F" w:rsidRPr="00C05D70" w:rsidTr="005E47CF">
        <w:tc>
          <w:tcPr>
            <w:tcW w:w="14091" w:type="dxa"/>
            <w:gridSpan w:val="2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5655F" w:rsidRPr="00C05D70" w:rsidTr="005E47CF">
        <w:trPr>
          <w:trHeight w:val="1701"/>
        </w:trPr>
        <w:tc>
          <w:tcPr>
            <w:tcW w:w="14091" w:type="dxa"/>
            <w:gridSpan w:val="2"/>
            <w:vAlign w:val="center"/>
          </w:tcPr>
          <w:p w:rsidR="0075655F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5655F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927AA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6165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846165" w:rsidRPr="00C05D70" w:rsidRDefault="00846165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846165" w:rsidRPr="00C05D70" w:rsidRDefault="00846165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Mriekatabuky2"/>
        <w:tblW w:w="1409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0265"/>
      </w:tblGrid>
      <w:tr w:rsidR="005E47CF" w:rsidRPr="00C05D70" w:rsidTr="005E47CF">
        <w:trPr>
          <w:trHeight w:val="840"/>
        </w:trPr>
        <w:tc>
          <w:tcPr>
            <w:tcW w:w="14091" w:type="dxa"/>
            <w:gridSpan w:val="2"/>
            <w:shd w:val="clear" w:color="auto" w:fill="FFFFFF" w:themeFill="background1"/>
          </w:tcPr>
          <w:p w:rsidR="005E47CF" w:rsidRPr="00B60573" w:rsidRDefault="005E47CF" w:rsidP="00560BB0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D3316A" w:rsidRDefault="005E47CF" w:rsidP="00D3316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8C45E8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8C45E8">
              <w:t>.</w:t>
            </w:r>
            <w:r w:rsidR="00D3316A">
              <w:t xml:space="preserve"> </w:t>
            </w:r>
            <w:r w:rsidR="00D3316A">
              <w:rPr>
                <w:rStyle w:val="Odkaznapoznmkupodiarou"/>
              </w:rPr>
              <w:footnoteReference w:id="10"/>
            </w:r>
            <w:r w:rsidR="00D3316A">
              <w:rPr>
                <w:rFonts w:eastAsiaTheme="minorHAnsi" w:cs="Times New Roman"/>
                <w:szCs w:val="24"/>
              </w:rPr>
              <w:t xml:space="preserve"> </w:t>
            </w:r>
          </w:p>
          <w:p w:rsidR="005E47CF" w:rsidRPr="00C05D70" w:rsidRDefault="005E47CF" w:rsidP="008C45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1"/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FFFFFF" w:themeFill="background1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927AAF" w:rsidRDefault="005E47CF" w:rsidP="00846165">
            <w:pPr>
              <w:spacing w:line="288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927AAF">
              <w:rPr>
                <w:rStyle w:val="Odkaznapoznmkupodiarou"/>
                <w:rFonts w:ascii="Arial" w:hAnsi="Arial" w:cs="Arial"/>
                <w:szCs w:val="24"/>
              </w:rPr>
              <w:footnoteReference w:id="12"/>
            </w:r>
            <w:r w:rsidR="00927AAF" w:rsidRPr="00927AAF">
              <w:rPr>
                <w:vertAlign w:val="superscript"/>
              </w:rPr>
              <w:t>,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auto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846165" w:rsidP="00846165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4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0265" w:type="dxa"/>
            <w:shd w:val="clear" w:color="auto" w:fill="auto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FFFFFF" w:themeFill="background1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FD028A" w:rsidRPr="00823319" w:rsidRDefault="00FD028A" w:rsidP="00823319">
      <w:pPr>
        <w:spacing w:after="0" w:line="288" w:lineRule="auto"/>
        <w:rPr>
          <w:rFonts w:ascii="Arial" w:hAnsi="Arial" w:cs="Arial"/>
          <w:sz w:val="2"/>
          <w:szCs w:val="2"/>
        </w:rPr>
      </w:pPr>
    </w:p>
    <w:sectPr w:rsidR="00FD028A" w:rsidRPr="00823319" w:rsidSect="005E47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1135" w:left="1417" w:header="70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3B8" w:rsidRDefault="00D113B8" w:rsidP="009B44B8">
      <w:pPr>
        <w:spacing w:after="0" w:line="240" w:lineRule="auto"/>
      </w:pPr>
      <w:r>
        <w:separator/>
      </w:r>
    </w:p>
  </w:endnote>
  <w:end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CA6" w:rsidRDefault="001C4CA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Pr="00956ED1" w:rsidRDefault="007E7961" w:rsidP="00C62823">
    <w:pPr>
      <w:pStyle w:val="Pta"/>
      <w:rPr>
        <w:rFonts w:ascii="Arial" w:hAnsi="Arial" w:cs="Arial"/>
        <w:sz w:val="16"/>
        <w:szCs w:val="16"/>
      </w:rPr>
    </w:pPr>
    <w:r>
      <w:t xml:space="preserve"> </w:t>
    </w:r>
    <w:r w:rsidR="00C62823">
      <w:rPr>
        <w:rFonts w:ascii="Arial" w:hAnsi="Arial" w:cs="Arial"/>
        <w:sz w:val="16"/>
        <w:szCs w:val="16"/>
      </w:rPr>
      <w:t xml:space="preserve">Príručka pre odborných hodnotiteľov IROP, verzia </w:t>
    </w:r>
    <w:r w:rsidR="001C4CA6">
      <w:rPr>
        <w:rFonts w:ascii="Arial" w:hAnsi="Arial" w:cs="Arial"/>
        <w:sz w:val="16"/>
        <w:szCs w:val="16"/>
      </w:rPr>
      <w:t>10</w:t>
    </w:r>
    <w:ins w:id="2" w:author="OM" w:date="2020-02-24T10:14:00Z">
      <w:r w:rsidR="00BD3906">
        <w:rPr>
          <w:rFonts w:ascii="Arial" w:hAnsi="Arial" w:cs="Arial"/>
          <w:sz w:val="16"/>
          <w:szCs w:val="16"/>
        </w:rPr>
        <w:t>.1</w:t>
      </w:r>
    </w:ins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Pr="00956ED1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956ED1">
          <w:rPr>
            <w:rFonts w:ascii="Arial" w:hAnsi="Arial" w:cs="Arial"/>
            <w:sz w:val="16"/>
            <w:szCs w:val="16"/>
          </w:rPr>
          <w:fldChar w:fldCharType="begin"/>
        </w:r>
        <w:r w:rsidRPr="00956ED1">
          <w:rPr>
            <w:rFonts w:ascii="Arial" w:hAnsi="Arial" w:cs="Arial"/>
            <w:sz w:val="16"/>
            <w:szCs w:val="16"/>
          </w:rPr>
          <w:instrText>PAGE   \* MERGEFORMAT</w:instrText>
        </w:r>
        <w:r w:rsidRPr="00956ED1">
          <w:rPr>
            <w:rFonts w:ascii="Arial" w:hAnsi="Arial" w:cs="Arial"/>
            <w:sz w:val="16"/>
            <w:szCs w:val="16"/>
          </w:rPr>
          <w:fldChar w:fldCharType="separate"/>
        </w:r>
        <w:r w:rsidR="007D7C47">
          <w:rPr>
            <w:rFonts w:ascii="Arial" w:hAnsi="Arial" w:cs="Arial"/>
            <w:noProof/>
            <w:sz w:val="16"/>
            <w:szCs w:val="16"/>
          </w:rPr>
          <w:t>2</w:t>
        </w:r>
        <w:r w:rsidRPr="00956ED1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823" w:rsidRDefault="00C6282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1C4CA6">
      <w:rPr>
        <w:rFonts w:ascii="Arial" w:hAnsi="Arial" w:cs="Arial"/>
        <w:sz w:val="16"/>
        <w:szCs w:val="16"/>
      </w:rPr>
      <w:t>10</w:t>
    </w:r>
    <w:ins w:id="3" w:author="OM" w:date="2020-02-24T10:14:00Z">
      <w:r w:rsidR="00BD3906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3B8" w:rsidRDefault="00D113B8" w:rsidP="009B44B8">
      <w:pPr>
        <w:spacing w:after="0" w:line="240" w:lineRule="auto"/>
      </w:pPr>
      <w:r>
        <w:separator/>
      </w:r>
    </w:p>
  </w:footnote>
  <w:foot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footnote>
  <w:footnote w:id="1">
    <w:p w:rsidR="003C141E" w:rsidRPr="00323FF3" w:rsidRDefault="003C141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96C64"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83042E" w:rsidRPr="00323FF3" w:rsidRDefault="0083042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E7FE9" w:rsidRPr="00323FF3">
        <w:rPr>
          <w:rFonts w:ascii="Arial" w:hAnsi="Arial" w:cs="Arial"/>
          <w:sz w:val="16"/>
          <w:szCs w:val="16"/>
        </w:rPr>
        <w:t>Kapitola 2.4.3.2</w:t>
      </w:r>
      <w:r w:rsidR="00F0092F" w:rsidRPr="00323FF3">
        <w:rPr>
          <w:rFonts w:ascii="Arial" w:hAnsi="Arial" w:cs="Arial"/>
          <w:sz w:val="16"/>
          <w:szCs w:val="16"/>
        </w:rPr>
        <w:t xml:space="preserve"> ods.</w:t>
      </w:r>
      <w:r w:rsidRPr="00323FF3">
        <w:rPr>
          <w:rFonts w:ascii="Arial" w:hAnsi="Arial" w:cs="Arial"/>
          <w:sz w:val="16"/>
          <w:szCs w:val="16"/>
        </w:rPr>
        <w:t xml:space="preserve">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3">
    <w:p w:rsidR="006647CF" w:rsidRPr="00323FF3" w:rsidRDefault="006647CF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E55862" w:rsidRPr="00323FF3">
        <w:rPr>
          <w:rFonts w:ascii="Arial" w:hAnsi="Arial" w:cs="Arial"/>
          <w:sz w:val="16"/>
          <w:szCs w:val="16"/>
        </w:rPr>
        <w:t>Udelenie hodnoty ,,</w:t>
      </w:r>
      <w:r w:rsidR="006909F8">
        <w:rPr>
          <w:rFonts w:ascii="Arial" w:hAnsi="Arial" w:cs="Arial"/>
          <w:sz w:val="16"/>
          <w:szCs w:val="16"/>
        </w:rPr>
        <w:t>nie (</w:t>
      </w:r>
      <w:r w:rsidR="00E55862" w:rsidRPr="00323FF3">
        <w:rPr>
          <w:rFonts w:ascii="Arial" w:hAnsi="Arial" w:cs="Arial"/>
          <w:sz w:val="16"/>
          <w:szCs w:val="16"/>
        </w:rPr>
        <w:t>0</w:t>
      </w:r>
      <w:r w:rsidR="006909F8">
        <w:rPr>
          <w:rFonts w:ascii="Arial" w:hAnsi="Arial" w:cs="Arial"/>
          <w:sz w:val="16"/>
          <w:szCs w:val="16"/>
        </w:rPr>
        <w:t>)</w:t>
      </w:r>
      <w:r w:rsidR="00E55862" w:rsidRPr="00323FF3">
        <w:rPr>
          <w:rFonts w:ascii="Arial" w:hAnsi="Arial" w:cs="Arial"/>
          <w:sz w:val="16"/>
          <w:szCs w:val="16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4">
    <w:p w:rsidR="00695365" w:rsidRPr="00323FF3" w:rsidRDefault="00695365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</w:t>
      </w:r>
      <w:r w:rsidR="00846165">
        <w:rPr>
          <w:rFonts w:ascii="Arial" w:hAnsi="Arial" w:cs="Arial"/>
          <w:sz w:val="16"/>
          <w:szCs w:val="16"/>
        </w:rPr>
        <w:t xml:space="preserve">vylučovacieho </w:t>
      </w:r>
      <w:r w:rsidRPr="00323FF3">
        <w:rPr>
          <w:rFonts w:ascii="Arial" w:hAnsi="Arial" w:cs="Arial"/>
          <w:sz w:val="16"/>
          <w:szCs w:val="16"/>
        </w:rPr>
        <w:t xml:space="preserve">kritéria a prideleného počtu bodov </w:t>
      </w:r>
      <w:r w:rsidR="009E7FE9" w:rsidRPr="00323FF3">
        <w:rPr>
          <w:rFonts w:ascii="Arial" w:hAnsi="Arial" w:cs="Arial"/>
          <w:sz w:val="16"/>
          <w:szCs w:val="16"/>
        </w:rPr>
        <w:t xml:space="preserve">(pri bodovaných hodnotiacich kritériách) </w:t>
      </w:r>
      <w:r w:rsidRPr="00323FF3">
        <w:rPr>
          <w:rFonts w:ascii="Arial" w:hAnsi="Arial" w:cs="Arial"/>
          <w:sz w:val="16"/>
          <w:szCs w:val="16"/>
        </w:rPr>
        <w:t>zo strany odborných hodnotiteľov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5">
    <w:p w:rsidR="0060163A" w:rsidRDefault="0060163A" w:rsidP="00732D6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>arku, finančných limitov,  zrealizovaného VO, vykonaného prieskumu trhu, resp. na základe iných nástrojov na overenie hospodárnosti a efektívnosti výdavkov)</w:t>
      </w:r>
      <w:r w:rsidR="00732D6C">
        <w:rPr>
          <w:rFonts w:ascii="Arial" w:hAnsi="Arial" w:cs="Arial"/>
          <w:sz w:val="16"/>
          <w:szCs w:val="16"/>
        </w:rPr>
        <w:t xml:space="preserve">. </w:t>
      </w:r>
      <w:r w:rsidR="00FC2A9F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8B68D0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FB4019">
        <w:rPr>
          <w:rFonts w:ascii="Arial" w:hAnsi="Arial" w:cs="Arial"/>
          <w:sz w:val="16"/>
          <w:szCs w:val="16"/>
        </w:rPr>
        <w:t xml:space="preserve">právne </w:t>
      </w:r>
      <w:r w:rsidR="008B68D0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ins w:id="1" w:author="OM" w:date="2020-02-28T08:54:00Z">
        <w:r w:rsidR="007D7C47">
          <w:rPr>
            <w:rFonts w:ascii="Arial" w:hAnsi="Arial" w:cs="Arial"/>
            <w:sz w:val="16"/>
            <w:szCs w:val="16"/>
          </w:rPr>
          <w:t xml:space="preserve"> </w:t>
        </w:r>
        <w:r w:rsidR="007D7C47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</w:p>
  </w:footnote>
  <w:footnote w:id="6">
    <w:p w:rsidR="0075655F" w:rsidRPr="00323FF3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7">
    <w:p w:rsidR="0075655F" w:rsidRPr="00323FF3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8">
    <w:p w:rsidR="0075655F" w:rsidRPr="009F1B0E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927AAF" w:rsidRPr="00927AAF">
        <w:rPr>
          <w:rFonts w:ascii="Arial" w:hAnsi="Arial" w:cs="Arial"/>
          <w:sz w:val="16"/>
          <w:szCs w:val="16"/>
        </w:rPr>
        <w:t xml:space="preserve"> </w:t>
      </w:r>
      <w:r w:rsidR="00927AAF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9">
    <w:p w:rsidR="00846165" w:rsidRDefault="00846165" w:rsidP="008461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0">
    <w:p w:rsidR="00D3316A" w:rsidRDefault="00D3316A" w:rsidP="00D3316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1">
    <w:p w:rsidR="005E47CF" w:rsidRPr="009F1B0E" w:rsidRDefault="005E47CF" w:rsidP="005E47C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2">
    <w:p w:rsidR="005E47CF" w:rsidRPr="009F1B0E" w:rsidRDefault="005E47CF" w:rsidP="005E47C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3">
    <w:p w:rsidR="00846165" w:rsidRDefault="00846165" w:rsidP="008461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24F64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24F64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4">
    <w:p w:rsidR="00846165" w:rsidRDefault="00846165" w:rsidP="0084616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CA6" w:rsidRDefault="001C4CA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CA6" w:rsidRDefault="001C4CA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BA5" w:rsidRDefault="006D5E2A" w:rsidP="00B95BA5">
    <w:pPr>
      <w:pStyle w:val="Hlavika"/>
      <w:tabs>
        <w:tab w:val="left" w:pos="1977"/>
      </w:tabs>
      <w:ind w:firstLine="1977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5B22499" wp14:editId="3E32C7DD">
          <wp:simplePos x="0" y="0"/>
          <wp:positionH relativeFrom="column">
            <wp:posOffset>7449820</wp:posOffset>
          </wp:positionH>
          <wp:positionV relativeFrom="paragraph">
            <wp:posOffset>96520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8" name="Obrázok 18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14E8C" w:rsidRDefault="00714E8C" w:rsidP="00714E8C">
    <w:pPr>
      <w:pStyle w:val="Hlavika"/>
      <w:tabs>
        <w:tab w:val="left" w:pos="1977"/>
        <w:tab w:val="left" w:pos="2775"/>
      </w:tabs>
      <w:ind w:firstLine="1977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MetaNormal-Roman" w:hAnsi="MetaNormal-Roman"/>
        <w:noProof/>
      </w:rPr>
      <w:drawing>
        <wp:anchor distT="0" distB="0" distL="114300" distR="114300" simplePos="0" relativeHeight="251661312" behindDoc="0" locked="0" layoutInCell="1" allowOverlap="1" wp14:anchorId="3D2A51A9" wp14:editId="1B8B9B36">
          <wp:simplePos x="0" y="0"/>
          <wp:positionH relativeFrom="column">
            <wp:posOffset>3747770</wp:posOffset>
          </wp:positionH>
          <wp:positionV relativeFrom="paragraph">
            <wp:posOffset>-238760</wp:posOffset>
          </wp:positionV>
          <wp:extent cx="1226820" cy="755015"/>
          <wp:effectExtent l="0" t="0" r="0" b="6985"/>
          <wp:wrapNone/>
          <wp:docPr id="17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755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5CE1FC9" wp14:editId="5FA6528F">
          <wp:simplePos x="0" y="0"/>
          <wp:positionH relativeFrom="column">
            <wp:posOffset>10795</wp:posOffset>
          </wp:positionH>
          <wp:positionV relativeFrom="paragraph">
            <wp:posOffset>-93980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19" name="Obrázok 19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714E8C" w:rsidRDefault="00714E8C" w:rsidP="00714E8C">
    <w:pPr>
      <w:pStyle w:val="Hlavika"/>
      <w:tabs>
        <w:tab w:val="clear" w:pos="9072"/>
        <w:tab w:val="left" w:pos="825"/>
        <w:tab w:val="left" w:pos="1545"/>
        <w:tab w:val="left" w:pos="2160"/>
        <w:tab w:val="left" w:pos="9059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714E8C" w:rsidRDefault="00714E8C" w:rsidP="00714E8C">
    <w:pPr>
      <w:pStyle w:val="Hlavika"/>
    </w:pPr>
    <w:r w:rsidRPr="005D6A9C">
      <w:tab/>
    </w:r>
    <w:r w:rsidRPr="005D6A9C">
      <w:tab/>
    </w:r>
  </w:p>
  <w:p w:rsidR="007E7961" w:rsidRDefault="007E796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1BCD"/>
    <w:rsid w:val="00011536"/>
    <w:rsid w:val="00012F4E"/>
    <w:rsid w:val="00016B9C"/>
    <w:rsid w:val="00024EB5"/>
    <w:rsid w:val="00036A31"/>
    <w:rsid w:val="0004578B"/>
    <w:rsid w:val="00055EFA"/>
    <w:rsid w:val="0005646C"/>
    <w:rsid w:val="000614E5"/>
    <w:rsid w:val="00062525"/>
    <w:rsid w:val="00071B7E"/>
    <w:rsid w:val="00076BF7"/>
    <w:rsid w:val="000868B3"/>
    <w:rsid w:val="000905DB"/>
    <w:rsid w:val="000C53F2"/>
    <w:rsid w:val="000D39BE"/>
    <w:rsid w:val="000E371D"/>
    <w:rsid w:val="000F3D3D"/>
    <w:rsid w:val="00105536"/>
    <w:rsid w:val="0010760D"/>
    <w:rsid w:val="00116FE7"/>
    <w:rsid w:val="00125DC4"/>
    <w:rsid w:val="00150889"/>
    <w:rsid w:val="00150AF0"/>
    <w:rsid w:val="00154F86"/>
    <w:rsid w:val="00156D99"/>
    <w:rsid w:val="00167CDA"/>
    <w:rsid w:val="00181A3F"/>
    <w:rsid w:val="001941BE"/>
    <w:rsid w:val="00196869"/>
    <w:rsid w:val="00197270"/>
    <w:rsid w:val="001B3EF8"/>
    <w:rsid w:val="001C4CA6"/>
    <w:rsid w:val="001D0526"/>
    <w:rsid w:val="0022265F"/>
    <w:rsid w:val="002452DA"/>
    <w:rsid w:val="0024799D"/>
    <w:rsid w:val="00263DEB"/>
    <w:rsid w:val="00285341"/>
    <w:rsid w:val="002A0D79"/>
    <w:rsid w:val="002B480E"/>
    <w:rsid w:val="002B6093"/>
    <w:rsid w:val="002B60FE"/>
    <w:rsid w:val="002B7C9C"/>
    <w:rsid w:val="002C2033"/>
    <w:rsid w:val="002C2724"/>
    <w:rsid w:val="003107A4"/>
    <w:rsid w:val="003156CE"/>
    <w:rsid w:val="00317176"/>
    <w:rsid w:val="00323FF3"/>
    <w:rsid w:val="003377A7"/>
    <w:rsid w:val="003413E7"/>
    <w:rsid w:val="00363343"/>
    <w:rsid w:val="003A353A"/>
    <w:rsid w:val="003A5C6F"/>
    <w:rsid w:val="003C141E"/>
    <w:rsid w:val="003C2AC6"/>
    <w:rsid w:val="003F5576"/>
    <w:rsid w:val="0040193D"/>
    <w:rsid w:val="004072C4"/>
    <w:rsid w:val="004748A9"/>
    <w:rsid w:val="004841E3"/>
    <w:rsid w:val="004C16E7"/>
    <w:rsid w:val="004D176E"/>
    <w:rsid w:val="004F3FC2"/>
    <w:rsid w:val="0051088D"/>
    <w:rsid w:val="0051190E"/>
    <w:rsid w:val="00517659"/>
    <w:rsid w:val="00517B04"/>
    <w:rsid w:val="00524F64"/>
    <w:rsid w:val="005349B4"/>
    <w:rsid w:val="005435C3"/>
    <w:rsid w:val="005503DB"/>
    <w:rsid w:val="00576E70"/>
    <w:rsid w:val="0059072E"/>
    <w:rsid w:val="00594104"/>
    <w:rsid w:val="00597067"/>
    <w:rsid w:val="005A4355"/>
    <w:rsid w:val="005B1E08"/>
    <w:rsid w:val="005C0B4B"/>
    <w:rsid w:val="005C7F16"/>
    <w:rsid w:val="005D16C2"/>
    <w:rsid w:val="005D7EE2"/>
    <w:rsid w:val="005E3633"/>
    <w:rsid w:val="005E47CF"/>
    <w:rsid w:val="0060163A"/>
    <w:rsid w:val="00625B29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76E1F"/>
    <w:rsid w:val="006837C5"/>
    <w:rsid w:val="006909F8"/>
    <w:rsid w:val="00695365"/>
    <w:rsid w:val="006A08A6"/>
    <w:rsid w:val="006A0FA0"/>
    <w:rsid w:val="006A3114"/>
    <w:rsid w:val="006D149B"/>
    <w:rsid w:val="006D5E2A"/>
    <w:rsid w:val="00700482"/>
    <w:rsid w:val="0070283F"/>
    <w:rsid w:val="00712611"/>
    <w:rsid w:val="00712F7D"/>
    <w:rsid w:val="00714E8C"/>
    <w:rsid w:val="00732D6C"/>
    <w:rsid w:val="00734B73"/>
    <w:rsid w:val="00753B58"/>
    <w:rsid w:val="0075655F"/>
    <w:rsid w:val="00762D03"/>
    <w:rsid w:val="007736B4"/>
    <w:rsid w:val="0077709F"/>
    <w:rsid w:val="00780DA6"/>
    <w:rsid w:val="007D4DD4"/>
    <w:rsid w:val="007D61AF"/>
    <w:rsid w:val="007D7C47"/>
    <w:rsid w:val="007E7961"/>
    <w:rsid w:val="007F4A58"/>
    <w:rsid w:val="00814754"/>
    <w:rsid w:val="00814F9D"/>
    <w:rsid w:val="00823319"/>
    <w:rsid w:val="0083042E"/>
    <w:rsid w:val="0084329B"/>
    <w:rsid w:val="00846165"/>
    <w:rsid w:val="00860CE0"/>
    <w:rsid w:val="00867EE9"/>
    <w:rsid w:val="0087178B"/>
    <w:rsid w:val="008720FC"/>
    <w:rsid w:val="008A7DBF"/>
    <w:rsid w:val="008B68D0"/>
    <w:rsid w:val="008C45E8"/>
    <w:rsid w:val="008D0A2A"/>
    <w:rsid w:val="008D259A"/>
    <w:rsid w:val="00906DC7"/>
    <w:rsid w:val="009175AF"/>
    <w:rsid w:val="00926B3D"/>
    <w:rsid w:val="00927AAF"/>
    <w:rsid w:val="00944BAA"/>
    <w:rsid w:val="00956ED1"/>
    <w:rsid w:val="00965BFD"/>
    <w:rsid w:val="00977107"/>
    <w:rsid w:val="0098005C"/>
    <w:rsid w:val="00990254"/>
    <w:rsid w:val="00996C64"/>
    <w:rsid w:val="009A73BC"/>
    <w:rsid w:val="009B0A13"/>
    <w:rsid w:val="009B44B8"/>
    <w:rsid w:val="009C39EC"/>
    <w:rsid w:val="009E7FE9"/>
    <w:rsid w:val="009F1B0E"/>
    <w:rsid w:val="009F3D26"/>
    <w:rsid w:val="009F3E7D"/>
    <w:rsid w:val="00A0011D"/>
    <w:rsid w:val="00A07B8E"/>
    <w:rsid w:val="00A17D46"/>
    <w:rsid w:val="00A207AB"/>
    <w:rsid w:val="00A20F6F"/>
    <w:rsid w:val="00A31909"/>
    <w:rsid w:val="00A400CE"/>
    <w:rsid w:val="00A601A7"/>
    <w:rsid w:val="00A634E1"/>
    <w:rsid w:val="00A64E0E"/>
    <w:rsid w:val="00A66794"/>
    <w:rsid w:val="00A70974"/>
    <w:rsid w:val="00A72107"/>
    <w:rsid w:val="00A80A00"/>
    <w:rsid w:val="00A83B90"/>
    <w:rsid w:val="00A853A5"/>
    <w:rsid w:val="00A9035D"/>
    <w:rsid w:val="00A93A95"/>
    <w:rsid w:val="00AD14B0"/>
    <w:rsid w:val="00B00F57"/>
    <w:rsid w:val="00B2461A"/>
    <w:rsid w:val="00B3058E"/>
    <w:rsid w:val="00B341AC"/>
    <w:rsid w:val="00B50A6D"/>
    <w:rsid w:val="00B60573"/>
    <w:rsid w:val="00B6172E"/>
    <w:rsid w:val="00B66F4A"/>
    <w:rsid w:val="00B81739"/>
    <w:rsid w:val="00B81782"/>
    <w:rsid w:val="00B95BA5"/>
    <w:rsid w:val="00BB4138"/>
    <w:rsid w:val="00BD3906"/>
    <w:rsid w:val="00BD7699"/>
    <w:rsid w:val="00BE764E"/>
    <w:rsid w:val="00C05D70"/>
    <w:rsid w:val="00C41E42"/>
    <w:rsid w:val="00C571C4"/>
    <w:rsid w:val="00C62823"/>
    <w:rsid w:val="00C910BF"/>
    <w:rsid w:val="00C94A5B"/>
    <w:rsid w:val="00CA0B71"/>
    <w:rsid w:val="00CA39A3"/>
    <w:rsid w:val="00CB4BAD"/>
    <w:rsid w:val="00CC7D70"/>
    <w:rsid w:val="00CE0D6E"/>
    <w:rsid w:val="00D0779C"/>
    <w:rsid w:val="00D113B8"/>
    <w:rsid w:val="00D14CF2"/>
    <w:rsid w:val="00D3316A"/>
    <w:rsid w:val="00D579BA"/>
    <w:rsid w:val="00D865D3"/>
    <w:rsid w:val="00DB3D85"/>
    <w:rsid w:val="00DB46B0"/>
    <w:rsid w:val="00DC3A27"/>
    <w:rsid w:val="00DE6856"/>
    <w:rsid w:val="00DF3226"/>
    <w:rsid w:val="00E1266C"/>
    <w:rsid w:val="00E1543C"/>
    <w:rsid w:val="00E3284D"/>
    <w:rsid w:val="00E32EBC"/>
    <w:rsid w:val="00E52A48"/>
    <w:rsid w:val="00E55862"/>
    <w:rsid w:val="00E9249D"/>
    <w:rsid w:val="00EB1FDC"/>
    <w:rsid w:val="00ED45FB"/>
    <w:rsid w:val="00F0092F"/>
    <w:rsid w:val="00F12F08"/>
    <w:rsid w:val="00F147E9"/>
    <w:rsid w:val="00F24DF9"/>
    <w:rsid w:val="00F5058C"/>
    <w:rsid w:val="00F72158"/>
    <w:rsid w:val="00F77B50"/>
    <w:rsid w:val="00F80307"/>
    <w:rsid w:val="00F84B30"/>
    <w:rsid w:val="00FB0AB2"/>
    <w:rsid w:val="00FB4019"/>
    <w:rsid w:val="00FC2A9F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124CFB07"/>
  <w15:docId w15:val="{E3A6C254-D590-497D-AA04-29346CD5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6">
    <w:name w:val="Table Grid6"/>
    <w:basedOn w:val="Normlnatabuka"/>
    <w:next w:val="Mriekatabuky"/>
    <w:uiPriority w:val="39"/>
    <w:rsid w:val="00DE68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E4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1A0272" w:rsidP="001A0272">
          <w:pPr>
            <w:pStyle w:val="A7B06D14402A48A9B069E6EF71A91B9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D0F74B7D744B42BC0289F980323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292E6-CBCB-4906-B170-8C8063DF284E}"/>
      </w:docPartPr>
      <w:docPartBody>
        <w:p w:rsidR="00020CF9" w:rsidRDefault="001A0272" w:rsidP="001A0272">
          <w:pPr>
            <w:pStyle w:val="8ED0F74B7D744B42BC0289F980323C87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D69688F37245B2ABA8F3D2346E6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02EE7-6EE6-4D62-A52E-C72DB1EFB86C}"/>
      </w:docPartPr>
      <w:docPartBody>
        <w:p w:rsidR="001A0272" w:rsidRDefault="001A0272" w:rsidP="001A0272">
          <w:pPr>
            <w:pStyle w:val="5BD69688F37245B2ABA8F3D2346E6793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578215CF35496A911FF6737271B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14D23-B003-4E8B-B9B6-6D9BCA098020}"/>
      </w:docPartPr>
      <w:docPartBody>
        <w:p w:rsidR="001A0272" w:rsidRDefault="001A0272" w:rsidP="001A0272">
          <w:pPr>
            <w:pStyle w:val="27578215CF35496A911FF6737271B5AA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DBDB2C26F2442F0A40B60A2813D87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D93C80-694E-4FEB-8D7F-9BE7F82DF6EE}"/>
      </w:docPartPr>
      <w:docPartBody>
        <w:p w:rsidR="002D00E9" w:rsidRDefault="00B2325E" w:rsidP="00B2325E">
          <w:pPr>
            <w:pStyle w:val="7DBDB2C26F2442F0A40B60A2813D87D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8E348BD0FEF4EEBB6643082D3670A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C4ED27-77C1-4A59-ACE2-1E3DC8ACB6AC}"/>
      </w:docPartPr>
      <w:docPartBody>
        <w:p w:rsidR="002D00E9" w:rsidRDefault="00B2325E" w:rsidP="00B2325E">
          <w:pPr>
            <w:pStyle w:val="08E348BD0FEF4EEBB6643082D3670A7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6FB04ECAFAC44D1B9FA8D060A7680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096795-C008-4F1C-90F8-C7ED8F4B5C33}"/>
      </w:docPartPr>
      <w:docPartBody>
        <w:p w:rsidR="002D00E9" w:rsidRDefault="00B2325E" w:rsidP="00B2325E">
          <w:pPr>
            <w:pStyle w:val="86FB04ECAFAC44D1B9FA8D060A7680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364650E2BE9404FA6D68DA529159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E44D8-A50C-4F6B-9990-7C6C6BFBA24F}"/>
      </w:docPartPr>
      <w:docPartBody>
        <w:p w:rsidR="002D00E9" w:rsidRDefault="00B2325E" w:rsidP="00B2325E">
          <w:pPr>
            <w:pStyle w:val="0364650E2BE9404FA6D68DA529159FA8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29FB"/>
    <w:rsid w:val="00020CF9"/>
    <w:rsid w:val="0002529E"/>
    <w:rsid w:val="000404A3"/>
    <w:rsid w:val="001516E2"/>
    <w:rsid w:val="001531F8"/>
    <w:rsid w:val="00160641"/>
    <w:rsid w:val="00166518"/>
    <w:rsid w:val="001A0272"/>
    <w:rsid w:val="001F0A1A"/>
    <w:rsid w:val="00225E65"/>
    <w:rsid w:val="002429E6"/>
    <w:rsid w:val="002A2439"/>
    <w:rsid w:val="002D00E9"/>
    <w:rsid w:val="003709D3"/>
    <w:rsid w:val="00372018"/>
    <w:rsid w:val="003A42BD"/>
    <w:rsid w:val="003D7419"/>
    <w:rsid w:val="004306E3"/>
    <w:rsid w:val="004B3767"/>
    <w:rsid w:val="004D74F0"/>
    <w:rsid w:val="004E1946"/>
    <w:rsid w:val="004E4CE2"/>
    <w:rsid w:val="004F370C"/>
    <w:rsid w:val="0051086C"/>
    <w:rsid w:val="00577AE5"/>
    <w:rsid w:val="00587590"/>
    <w:rsid w:val="006257B8"/>
    <w:rsid w:val="00626DE7"/>
    <w:rsid w:val="00641E8C"/>
    <w:rsid w:val="00660A8B"/>
    <w:rsid w:val="006B079A"/>
    <w:rsid w:val="006B7C2C"/>
    <w:rsid w:val="006C35E4"/>
    <w:rsid w:val="00706594"/>
    <w:rsid w:val="007139CA"/>
    <w:rsid w:val="007209A9"/>
    <w:rsid w:val="00764B0E"/>
    <w:rsid w:val="00773249"/>
    <w:rsid w:val="007755A0"/>
    <w:rsid w:val="008333F7"/>
    <w:rsid w:val="00882C39"/>
    <w:rsid w:val="008C4614"/>
    <w:rsid w:val="00A1491B"/>
    <w:rsid w:val="00A623AF"/>
    <w:rsid w:val="00A85B5A"/>
    <w:rsid w:val="00B0371F"/>
    <w:rsid w:val="00B2325E"/>
    <w:rsid w:val="00B351EF"/>
    <w:rsid w:val="00B37875"/>
    <w:rsid w:val="00B61C2D"/>
    <w:rsid w:val="00B75FB5"/>
    <w:rsid w:val="00B82639"/>
    <w:rsid w:val="00BC2E5A"/>
    <w:rsid w:val="00C26453"/>
    <w:rsid w:val="00C4158A"/>
    <w:rsid w:val="00CA295A"/>
    <w:rsid w:val="00CB5B7A"/>
    <w:rsid w:val="00CC6FFA"/>
    <w:rsid w:val="00CD05DF"/>
    <w:rsid w:val="00D03BF5"/>
    <w:rsid w:val="00D2059F"/>
    <w:rsid w:val="00D77C82"/>
    <w:rsid w:val="00DC5BA3"/>
    <w:rsid w:val="00DD0B39"/>
    <w:rsid w:val="00E067C1"/>
    <w:rsid w:val="00E16E1C"/>
    <w:rsid w:val="00E2451B"/>
    <w:rsid w:val="00E60C37"/>
    <w:rsid w:val="00E62DBF"/>
    <w:rsid w:val="00EB1B6B"/>
    <w:rsid w:val="00ED701D"/>
    <w:rsid w:val="00F042BB"/>
    <w:rsid w:val="00F20C19"/>
    <w:rsid w:val="00F43437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325E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79CD735BDBC84D5284932E1F1CD2DFA1">
    <w:name w:val="79CD735BDBC84D5284932E1F1CD2DFA1"/>
    <w:rsid w:val="00E2451B"/>
  </w:style>
  <w:style w:type="paragraph" w:customStyle="1" w:styleId="95C99D211C7D46CAAF8750319036BE45">
    <w:name w:val="95C99D211C7D46CAAF8750319036BE45"/>
    <w:rsid w:val="00E2451B"/>
  </w:style>
  <w:style w:type="paragraph" w:customStyle="1" w:styleId="B5E9442352EC4A669A05CA5DB759EA0F">
    <w:name w:val="B5E9442352EC4A669A05CA5DB759EA0F"/>
    <w:rsid w:val="00E2451B"/>
  </w:style>
  <w:style w:type="paragraph" w:customStyle="1" w:styleId="1B4DC5823EBF441C818B7FD580D9DA44">
    <w:name w:val="1B4DC5823EBF441C818B7FD580D9DA44"/>
    <w:rsid w:val="00E2451B"/>
  </w:style>
  <w:style w:type="paragraph" w:customStyle="1" w:styleId="AD0799C38EA4454488CE80A07AF22F9E">
    <w:name w:val="AD0799C38EA4454488CE80A07AF22F9E"/>
    <w:rsid w:val="00E2451B"/>
  </w:style>
  <w:style w:type="paragraph" w:customStyle="1" w:styleId="CDF7860DCD6E45EAB3FA869C7CBC4413">
    <w:name w:val="CDF7860DCD6E45EAB3FA869C7CBC4413"/>
    <w:rsid w:val="00E2451B"/>
  </w:style>
  <w:style w:type="paragraph" w:customStyle="1" w:styleId="71207A3494EF41BB9F6A5A0DB9F8CD8D">
    <w:name w:val="71207A3494EF41BB9F6A5A0DB9F8CD8D"/>
    <w:rsid w:val="00B0371F"/>
  </w:style>
  <w:style w:type="paragraph" w:customStyle="1" w:styleId="7DBDB2C26F2442F0A40B60A2813D87DD">
    <w:name w:val="7DBDB2C26F2442F0A40B60A2813D87DD"/>
    <w:rsid w:val="00B2325E"/>
  </w:style>
  <w:style w:type="paragraph" w:customStyle="1" w:styleId="08E348BD0FEF4EEBB6643082D3670A77">
    <w:name w:val="08E348BD0FEF4EEBB6643082D3670A77"/>
    <w:rsid w:val="00B2325E"/>
  </w:style>
  <w:style w:type="paragraph" w:customStyle="1" w:styleId="86FB04ECAFAC44D1B9FA8D060A768050">
    <w:name w:val="86FB04ECAFAC44D1B9FA8D060A768050"/>
    <w:rsid w:val="00B2325E"/>
  </w:style>
  <w:style w:type="paragraph" w:customStyle="1" w:styleId="6F1FCE84BAD14702965D1DBC0F9554F0">
    <w:name w:val="6F1FCE84BAD14702965D1DBC0F9554F0"/>
    <w:rsid w:val="00B2325E"/>
  </w:style>
  <w:style w:type="paragraph" w:customStyle="1" w:styleId="2744F661E6D04E4C8DEC30A44CEF2E06">
    <w:name w:val="2744F661E6D04E4C8DEC30A44CEF2E06"/>
    <w:rsid w:val="00B2325E"/>
  </w:style>
  <w:style w:type="paragraph" w:customStyle="1" w:styleId="0364650E2BE9404FA6D68DA529159FA8">
    <w:name w:val="0364650E2BE9404FA6D68DA529159FA8"/>
    <w:rsid w:val="00B2325E"/>
  </w:style>
  <w:style w:type="paragraph" w:customStyle="1" w:styleId="939F39E2FA9945128413FCEB650BDDAF">
    <w:name w:val="939F39E2FA9945128413FCEB650BDDAF"/>
    <w:rsid w:val="00B232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87C9F-AC98-4769-A8CD-4ED05928E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512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3425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32</cp:revision>
  <cp:lastPrinted>2017-11-27T07:58:00Z</cp:lastPrinted>
  <dcterms:created xsi:type="dcterms:W3CDTF">2017-08-17T07:42:00Z</dcterms:created>
  <dcterms:modified xsi:type="dcterms:W3CDTF">2020-02-28T07:55:00Z</dcterms:modified>
</cp:coreProperties>
</file>